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09B" w:rsidRDefault="00495FFB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rightMargin">
              <wp:posOffset>-800000</wp:posOffset>
            </wp:positionH>
            <wp:positionV relativeFrom="topMargin">
              <wp:posOffset>90000</wp:posOffset>
            </wp:positionV>
            <wp:extent cx="714375" cy="714375"/>
            <wp:effectExtent l="19050" t="0" r="0" b="0"/>
            <wp:wrapNone/>
            <wp:docPr id="1" name="barcode" descr="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enerated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26392" w:rsidRDefault="00226392" w:rsidP="00AD3757">
      <w:pPr>
        <w:contextualSpacing/>
      </w:pPr>
    </w:p>
    <w:p w:rsidR="00EA4F8E" w:rsidRPr="000251A2" w:rsidRDefault="00EA4F8E" w:rsidP="00AD3757">
      <w:pPr>
        <w:contextualSpacing/>
        <w:rPr>
          <w:b/>
          <w:lang w:val="en-US"/>
        </w:rPr>
      </w:pPr>
    </w:p>
    <w:p w:rsidR="00EA4F8E" w:rsidRPr="00620480" w:rsidRDefault="00EA4F8E" w:rsidP="00AD3757">
      <w:pPr>
        <w:contextualSpacing/>
        <w:rPr>
          <w:b/>
        </w:rPr>
      </w:pPr>
    </w:p>
    <w:p w:rsidR="00EA4F8E" w:rsidRPr="000251A2" w:rsidRDefault="00EA4F8E" w:rsidP="00AD3757">
      <w:pPr>
        <w:contextualSpacing/>
        <w:rPr>
          <w:b/>
        </w:rPr>
      </w:pPr>
    </w:p>
    <w:p w:rsidR="00EA4F8E" w:rsidRPr="000251A2" w:rsidRDefault="00EA4F8E" w:rsidP="00AD3757">
      <w:pPr>
        <w:contextualSpacing/>
        <w:rPr>
          <w:b/>
        </w:rPr>
      </w:pPr>
    </w:p>
    <w:p w:rsidR="00EA4F8E" w:rsidRPr="000251A2" w:rsidRDefault="00EA4F8E" w:rsidP="00AD3757">
      <w:pPr>
        <w:contextualSpacing/>
        <w:rPr>
          <w:b/>
        </w:rPr>
      </w:pPr>
    </w:p>
    <w:p w:rsidR="00EA4F8E" w:rsidRPr="000251A2" w:rsidRDefault="00EA4F8E" w:rsidP="00AD3757">
      <w:pPr>
        <w:contextualSpacing/>
        <w:rPr>
          <w:b/>
        </w:rPr>
      </w:pPr>
    </w:p>
    <w:p w:rsidR="00EA4F8E" w:rsidRPr="000251A2" w:rsidRDefault="00EA4F8E" w:rsidP="00AD3757">
      <w:pPr>
        <w:contextualSpacing/>
        <w:rPr>
          <w:b/>
        </w:rPr>
      </w:pPr>
    </w:p>
    <w:p w:rsidR="00EA4F8E" w:rsidRDefault="00EA4F8E" w:rsidP="00AD3757">
      <w:pPr>
        <w:contextualSpacing/>
        <w:rPr>
          <w:b/>
        </w:rPr>
      </w:pPr>
    </w:p>
    <w:p w:rsidR="00B64BCF" w:rsidRPr="00FA4CC4" w:rsidRDefault="00FA4CC4" w:rsidP="00FA4CC4">
      <w:pPr>
        <w:tabs>
          <w:tab w:val="left" w:pos="7655"/>
        </w:tabs>
        <w:contextualSpacing/>
        <w:rPr>
          <w:b/>
          <w:rPrChange w:id="0" w:author="jkomarova" w:date="2018-04-04T16:09:00Z">
            <w:rPr>
              <w:b/>
            </w:rPr>
          </w:rPrChange>
        </w:rPr>
        <w:pPrChange w:id="1" w:author="jkomarova" w:date="2018-04-04T16:09:00Z">
          <w:pPr>
            <w:contextualSpacing/>
          </w:pPr>
        </w:pPrChange>
      </w:pPr>
      <w:ins w:id="2" w:author="jkomarova" w:date="2018-04-04T16:08:00Z">
        <w:r w:rsidRPr="00FA4CC4">
          <w:rPr>
            <w:rFonts w:eastAsia="Times New Roman"/>
            <w:b/>
            <w:rPrChange w:id="3" w:author="jkomarova" w:date="2018-04-04T16:09:00Z">
              <w:rPr>
                <w:rFonts w:eastAsia="Times New Roman"/>
              </w:rPr>
            </w:rPrChange>
          </w:rPr>
          <w:t>03.04.2018</w:t>
        </w:r>
        <w:r w:rsidRPr="00FA4CC4">
          <w:rPr>
            <w:rFonts w:eastAsia="Times New Roman"/>
            <w:b/>
            <w:rPrChange w:id="4" w:author="jkomarova" w:date="2018-04-04T16:09:00Z">
              <w:rPr>
                <w:rFonts w:eastAsia="Times New Roman"/>
              </w:rPr>
            </w:rPrChange>
          </w:rPr>
          <w:tab/>
        </w:r>
      </w:ins>
      <w:r w:rsidRPr="00FA4CC4">
        <w:rPr>
          <w:rFonts w:eastAsia="Times New Roman"/>
          <w:b/>
          <w:rPrChange w:id="5" w:author="jkomarova" w:date="2018-04-04T16:09:00Z">
            <w:rPr>
              <w:rFonts w:eastAsia="Times New Roman"/>
            </w:rPr>
          </w:rPrChange>
        </w:rPr>
        <w:t>6.18.1-01/0304-02</w:t>
      </w:r>
    </w:p>
    <w:p w:rsidR="00B64BCF" w:rsidRDefault="00B64BCF" w:rsidP="00AD3757">
      <w:pPr>
        <w:contextualSpacing/>
        <w:rPr>
          <w:b/>
        </w:rPr>
      </w:pPr>
    </w:p>
    <w:p w:rsidR="00B64BCF" w:rsidRPr="000251A2" w:rsidRDefault="00B64BCF" w:rsidP="00AD3757">
      <w:pPr>
        <w:contextualSpacing/>
        <w:rPr>
          <w:b/>
        </w:rPr>
      </w:pPr>
    </w:p>
    <w:p w:rsidR="00EA4F8E" w:rsidRPr="009115CB" w:rsidRDefault="00EA4F8E" w:rsidP="00AD3757">
      <w:pPr>
        <w:contextualSpacing/>
        <w:rPr>
          <w:b/>
        </w:rPr>
      </w:pPr>
      <w:r w:rsidRPr="009115CB">
        <w:rPr>
          <w:b/>
        </w:rPr>
        <w:t>О</w:t>
      </w:r>
      <w:r w:rsidR="00C5156E" w:rsidRPr="009115CB">
        <w:rPr>
          <w:b/>
        </w:rPr>
        <w:t>б утверждении локальных нормативных актов, регулирующих</w:t>
      </w:r>
      <w:r w:rsidRPr="009115CB">
        <w:rPr>
          <w:b/>
        </w:rPr>
        <w:t xml:space="preserve"> планировани</w:t>
      </w:r>
      <w:r w:rsidR="00C5156E" w:rsidRPr="009115CB">
        <w:rPr>
          <w:b/>
        </w:rPr>
        <w:t>е</w:t>
      </w:r>
      <w:r w:rsidRPr="009115CB">
        <w:rPr>
          <w:b/>
        </w:rPr>
        <w:t xml:space="preserve"> учебной нагрузки </w:t>
      </w:r>
      <w:r w:rsidR="003C0212" w:rsidRPr="009115CB">
        <w:rPr>
          <w:b/>
        </w:rPr>
        <w:t xml:space="preserve">и учет объема работы научно-педагогических работников </w:t>
      </w:r>
      <w:r w:rsidRPr="009115CB">
        <w:rPr>
          <w:b/>
        </w:rPr>
        <w:t>Н</w:t>
      </w:r>
      <w:r w:rsidR="00790BC7" w:rsidRPr="009115CB">
        <w:rPr>
          <w:b/>
        </w:rPr>
        <w:t>ационального исследовательского университета «</w:t>
      </w:r>
      <w:r w:rsidRPr="009115CB">
        <w:rPr>
          <w:b/>
        </w:rPr>
        <w:t>В</w:t>
      </w:r>
      <w:r w:rsidR="00790BC7" w:rsidRPr="009115CB">
        <w:rPr>
          <w:b/>
        </w:rPr>
        <w:t>ысшая школа экономики»</w:t>
      </w:r>
      <w:r w:rsidRPr="009115CB">
        <w:rPr>
          <w:b/>
        </w:rPr>
        <w:t xml:space="preserve"> на </w:t>
      </w:r>
      <w:r w:rsidR="00226392" w:rsidRPr="009115CB">
        <w:rPr>
          <w:b/>
        </w:rPr>
        <w:t>201</w:t>
      </w:r>
      <w:r w:rsidR="00226392">
        <w:rPr>
          <w:b/>
        </w:rPr>
        <w:t>8</w:t>
      </w:r>
      <w:r w:rsidR="0005238C">
        <w:rPr>
          <w:b/>
        </w:rPr>
        <w:t>/</w:t>
      </w:r>
      <w:r w:rsidR="00226392" w:rsidRPr="009115CB">
        <w:rPr>
          <w:b/>
        </w:rPr>
        <w:t>201</w:t>
      </w:r>
      <w:r w:rsidR="00226392">
        <w:rPr>
          <w:b/>
        </w:rPr>
        <w:t>9</w:t>
      </w:r>
      <w:r w:rsidR="00226392" w:rsidRPr="009115CB">
        <w:rPr>
          <w:b/>
        </w:rPr>
        <w:t xml:space="preserve"> </w:t>
      </w:r>
      <w:r w:rsidRPr="009115CB">
        <w:rPr>
          <w:b/>
        </w:rPr>
        <w:t>учебный год</w:t>
      </w:r>
    </w:p>
    <w:p w:rsidR="00EA4F8E" w:rsidRDefault="00EA4F8E" w:rsidP="00AD3757">
      <w:pPr>
        <w:contextualSpacing/>
      </w:pPr>
    </w:p>
    <w:p w:rsidR="00EA4F8E" w:rsidRPr="00937FF9" w:rsidRDefault="00EA4F8E" w:rsidP="00FA4CC4">
      <w:pPr>
        <w:contextualSpacing/>
        <w:outlineLvl w:val="0"/>
      </w:pPr>
      <w:r w:rsidRPr="00937FF9">
        <w:t>ПРИКАЗЫВАЮ:</w:t>
      </w:r>
    </w:p>
    <w:p w:rsidR="00EA4F8E" w:rsidRDefault="00EA4F8E" w:rsidP="000F46E1">
      <w:pPr>
        <w:contextualSpacing/>
      </w:pPr>
    </w:p>
    <w:p w:rsidR="0005238C" w:rsidRDefault="00EA4F8E" w:rsidP="000251A2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contextualSpacing/>
        <w:rPr>
          <w:szCs w:val="24"/>
        </w:rPr>
      </w:pPr>
      <w:r>
        <w:rPr>
          <w:szCs w:val="24"/>
        </w:rPr>
        <w:t>Утвердить</w:t>
      </w:r>
      <w:r w:rsidR="0005238C">
        <w:rPr>
          <w:szCs w:val="24"/>
        </w:rPr>
        <w:t>:</w:t>
      </w:r>
    </w:p>
    <w:p w:rsidR="00DB6D76" w:rsidRDefault="0005238C" w:rsidP="000251A2">
      <w:pPr>
        <w:widowControl w:val="0"/>
        <w:tabs>
          <w:tab w:val="left" w:pos="993"/>
        </w:tabs>
        <w:ind w:firstLine="851"/>
        <w:contextualSpacing/>
        <w:rPr>
          <w:szCs w:val="24"/>
        </w:rPr>
      </w:pPr>
      <w:r>
        <w:rPr>
          <w:szCs w:val="24"/>
        </w:rPr>
        <w:t xml:space="preserve">1.1. </w:t>
      </w:r>
      <w:r w:rsidR="00445B34" w:rsidRPr="00445B34">
        <w:rPr>
          <w:szCs w:val="24"/>
        </w:rPr>
        <w:t>Правила планирования и учета объема учебной (образовательной) работы в Национальном исследовательском университете «Высшая школа экономики»</w:t>
      </w:r>
      <w:r w:rsidR="00DB6D76">
        <w:rPr>
          <w:szCs w:val="24"/>
        </w:rPr>
        <w:t xml:space="preserve"> на </w:t>
      </w:r>
      <w:r w:rsidR="00226392">
        <w:rPr>
          <w:szCs w:val="24"/>
        </w:rPr>
        <w:t>2018</w:t>
      </w:r>
      <w:r w:rsidR="00DB6D76">
        <w:rPr>
          <w:szCs w:val="24"/>
        </w:rPr>
        <w:t>/</w:t>
      </w:r>
      <w:r w:rsidR="00226392">
        <w:rPr>
          <w:szCs w:val="24"/>
        </w:rPr>
        <w:t xml:space="preserve">2019 </w:t>
      </w:r>
      <w:r w:rsidR="00DB6D76">
        <w:rPr>
          <w:szCs w:val="24"/>
        </w:rPr>
        <w:t>учебный год (</w:t>
      </w:r>
      <w:r w:rsidR="00AA0CAF">
        <w:rPr>
          <w:szCs w:val="24"/>
        </w:rPr>
        <w:t>п</w:t>
      </w:r>
      <w:r w:rsidR="00DB6D76">
        <w:rPr>
          <w:szCs w:val="24"/>
        </w:rPr>
        <w:t>риложение 1) (далее – Правила планирования);</w:t>
      </w:r>
    </w:p>
    <w:p w:rsidR="00EA4F8E" w:rsidRDefault="0005238C" w:rsidP="000251A2">
      <w:pPr>
        <w:widowControl w:val="0"/>
        <w:tabs>
          <w:tab w:val="left" w:pos="993"/>
        </w:tabs>
        <w:ind w:firstLine="851"/>
        <w:contextualSpacing/>
        <w:rPr>
          <w:szCs w:val="24"/>
        </w:rPr>
      </w:pPr>
      <w:r>
        <w:rPr>
          <w:szCs w:val="24"/>
        </w:rPr>
        <w:t>1.2.</w:t>
      </w:r>
      <w:r w:rsidRPr="00EF5A4E">
        <w:rPr>
          <w:szCs w:val="24"/>
        </w:rPr>
        <w:t xml:space="preserve"> </w:t>
      </w:r>
      <w:r w:rsidR="008E43A2" w:rsidRPr="008E43A2">
        <w:rPr>
          <w:szCs w:val="24"/>
        </w:rPr>
        <w:t xml:space="preserve">Нормативы для расчета учебной нагрузки научно-педагогических работников Национального исследовательского университета «Высшая школа экономики» на </w:t>
      </w:r>
      <w:r w:rsidR="00226392" w:rsidRPr="008E43A2">
        <w:rPr>
          <w:szCs w:val="24"/>
        </w:rPr>
        <w:t>201</w:t>
      </w:r>
      <w:r w:rsidR="00226392">
        <w:rPr>
          <w:szCs w:val="24"/>
        </w:rPr>
        <w:t>8</w:t>
      </w:r>
      <w:r>
        <w:rPr>
          <w:szCs w:val="24"/>
        </w:rPr>
        <w:t>/</w:t>
      </w:r>
      <w:r w:rsidR="00226392" w:rsidRPr="008E43A2">
        <w:rPr>
          <w:szCs w:val="24"/>
        </w:rPr>
        <w:t>201</w:t>
      </w:r>
      <w:r w:rsidR="00226392">
        <w:rPr>
          <w:szCs w:val="24"/>
        </w:rPr>
        <w:t>9</w:t>
      </w:r>
      <w:r w:rsidR="00226392" w:rsidRPr="008E43A2">
        <w:rPr>
          <w:szCs w:val="24"/>
        </w:rPr>
        <w:t xml:space="preserve"> </w:t>
      </w:r>
      <w:r w:rsidR="008E43A2" w:rsidRPr="008E43A2">
        <w:rPr>
          <w:szCs w:val="24"/>
        </w:rPr>
        <w:t xml:space="preserve">учебный год </w:t>
      </w:r>
      <w:r w:rsidR="00EA4F8E">
        <w:rPr>
          <w:szCs w:val="24"/>
        </w:rPr>
        <w:t>(</w:t>
      </w:r>
      <w:r w:rsidR="00AA0CAF">
        <w:rPr>
          <w:szCs w:val="24"/>
        </w:rPr>
        <w:t xml:space="preserve">приложение </w:t>
      </w:r>
      <w:r w:rsidR="00EA4F8E">
        <w:rPr>
          <w:szCs w:val="24"/>
        </w:rPr>
        <w:t>2)</w:t>
      </w:r>
      <w:r>
        <w:rPr>
          <w:szCs w:val="24"/>
        </w:rPr>
        <w:t xml:space="preserve"> (далее – Нормативы для расчета учебной нагрузки)</w:t>
      </w:r>
      <w:r w:rsidR="00B64BCF">
        <w:rPr>
          <w:szCs w:val="24"/>
        </w:rPr>
        <w:t>;</w:t>
      </w:r>
    </w:p>
    <w:p w:rsidR="00362F5F" w:rsidRDefault="0005238C" w:rsidP="000251A2">
      <w:pPr>
        <w:widowControl w:val="0"/>
        <w:tabs>
          <w:tab w:val="left" w:pos="993"/>
        </w:tabs>
        <w:ind w:firstLine="851"/>
        <w:contextualSpacing/>
        <w:rPr>
          <w:szCs w:val="24"/>
        </w:rPr>
      </w:pPr>
      <w:r>
        <w:rPr>
          <w:szCs w:val="24"/>
        </w:rPr>
        <w:t xml:space="preserve">1.3. </w:t>
      </w:r>
      <w:r w:rsidR="00362F5F" w:rsidRPr="00362F5F">
        <w:rPr>
          <w:szCs w:val="24"/>
        </w:rPr>
        <w:t>Процедур</w:t>
      </w:r>
      <w:r w:rsidR="00362F5F">
        <w:rPr>
          <w:szCs w:val="24"/>
        </w:rPr>
        <w:t>у</w:t>
      </w:r>
      <w:r w:rsidR="00362F5F" w:rsidRPr="00362F5F">
        <w:rPr>
          <w:szCs w:val="24"/>
        </w:rPr>
        <w:t xml:space="preserve"> подтверждения </w:t>
      </w:r>
      <w:r w:rsidR="00E704CB">
        <w:rPr>
          <w:szCs w:val="24"/>
        </w:rPr>
        <w:t>выполнения</w:t>
      </w:r>
      <w:r w:rsidR="00E704CB" w:rsidRPr="00362F5F">
        <w:rPr>
          <w:szCs w:val="24"/>
        </w:rPr>
        <w:t xml:space="preserve"> </w:t>
      </w:r>
      <w:r w:rsidR="00EC6A21">
        <w:rPr>
          <w:szCs w:val="24"/>
        </w:rPr>
        <w:t>образовательной</w:t>
      </w:r>
      <w:r w:rsidR="00EC6A21" w:rsidRPr="00362F5F">
        <w:rPr>
          <w:szCs w:val="24"/>
        </w:rPr>
        <w:t xml:space="preserve"> </w:t>
      </w:r>
      <w:r w:rsidR="005D1765">
        <w:rPr>
          <w:szCs w:val="24"/>
        </w:rPr>
        <w:t>работы</w:t>
      </w:r>
      <w:r w:rsidR="00362F5F" w:rsidRPr="00362F5F">
        <w:rPr>
          <w:szCs w:val="24"/>
        </w:rPr>
        <w:t xml:space="preserve"> научными работниками НИУ ВШЭ</w:t>
      </w:r>
      <w:r w:rsidR="00362F5F">
        <w:rPr>
          <w:szCs w:val="24"/>
        </w:rPr>
        <w:t xml:space="preserve"> на </w:t>
      </w:r>
      <w:r w:rsidR="00226392">
        <w:rPr>
          <w:szCs w:val="24"/>
        </w:rPr>
        <w:t>2018</w:t>
      </w:r>
      <w:r>
        <w:rPr>
          <w:szCs w:val="24"/>
        </w:rPr>
        <w:t>/</w:t>
      </w:r>
      <w:r w:rsidR="00226392">
        <w:rPr>
          <w:szCs w:val="24"/>
        </w:rPr>
        <w:t xml:space="preserve">2019 </w:t>
      </w:r>
      <w:r w:rsidR="00362F5F">
        <w:rPr>
          <w:szCs w:val="24"/>
        </w:rPr>
        <w:t>учебный год (</w:t>
      </w:r>
      <w:r w:rsidR="00AA0CAF">
        <w:rPr>
          <w:szCs w:val="24"/>
        </w:rPr>
        <w:t>п</w:t>
      </w:r>
      <w:r w:rsidR="00362F5F">
        <w:rPr>
          <w:szCs w:val="24"/>
        </w:rPr>
        <w:t>риложение 3)</w:t>
      </w:r>
      <w:r w:rsidR="00B64BCF">
        <w:rPr>
          <w:szCs w:val="24"/>
        </w:rPr>
        <w:t>;</w:t>
      </w:r>
    </w:p>
    <w:p w:rsidR="00EA4F8E" w:rsidRDefault="0005238C" w:rsidP="000251A2">
      <w:pPr>
        <w:widowControl w:val="0"/>
        <w:tabs>
          <w:tab w:val="left" w:pos="993"/>
        </w:tabs>
        <w:ind w:firstLine="851"/>
        <w:contextualSpacing/>
        <w:rPr>
          <w:szCs w:val="24"/>
        </w:rPr>
      </w:pPr>
      <w:r>
        <w:rPr>
          <w:szCs w:val="24"/>
        </w:rPr>
        <w:t xml:space="preserve">1.4. </w:t>
      </w:r>
      <w:r w:rsidR="003311CA" w:rsidRPr="003E5BCB">
        <w:rPr>
          <w:szCs w:val="24"/>
        </w:rPr>
        <w:t>Нормативы для расчета</w:t>
      </w:r>
      <w:r w:rsidR="003311CA">
        <w:rPr>
          <w:szCs w:val="24"/>
        </w:rPr>
        <w:t xml:space="preserve"> дополнительной</w:t>
      </w:r>
      <w:r w:rsidR="003311CA" w:rsidRPr="003E5BCB">
        <w:rPr>
          <w:szCs w:val="24"/>
        </w:rPr>
        <w:t xml:space="preserve"> </w:t>
      </w:r>
      <w:r w:rsidR="00EC6A21">
        <w:rPr>
          <w:szCs w:val="24"/>
        </w:rPr>
        <w:t>образовательной</w:t>
      </w:r>
      <w:r w:rsidR="00EC6A21" w:rsidRPr="003E5BCB">
        <w:rPr>
          <w:szCs w:val="24"/>
        </w:rPr>
        <w:t xml:space="preserve"> </w:t>
      </w:r>
      <w:r w:rsidR="005D1765">
        <w:rPr>
          <w:szCs w:val="24"/>
        </w:rPr>
        <w:t>работы</w:t>
      </w:r>
      <w:r w:rsidR="003311CA">
        <w:rPr>
          <w:szCs w:val="24"/>
        </w:rPr>
        <w:t>, выполняемой научными работниками, не являющимися</w:t>
      </w:r>
      <w:r w:rsidR="003311CA" w:rsidRPr="003E5BCB">
        <w:rPr>
          <w:szCs w:val="24"/>
        </w:rPr>
        <w:t xml:space="preserve"> </w:t>
      </w:r>
      <w:r w:rsidR="003311CA">
        <w:rPr>
          <w:szCs w:val="24"/>
        </w:rPr>
        <w:t>одновременно работниками профессорско-преподавательского состава</w:t>
      </w:r>
      <w:r w:rsidR="003311CA" w:rsidRPr="0061427B">
        <w:rPr>
          <w:szCs w:val="24"/>
        </w:rPr>
        <w:t xml:space="preserve"> </w:t>
      </w:r>
      <w:r w:rsidR="003311CA">
        <w:rPr>
          <w:szCs w:val="24"/>
        </w:rPr>
        <w:t>Национального исследовательского университета «Высшая школа экономики»</w:t>
      </w:r>
      <w:r w:rsidR="007466F4">
        <w:rPr>
          <w:szCs w:val="24"/>
        </w:rPr>
        <w:t>,</w:t>
      </w:r>
      <w:r w:rsidR="003311CA">
        <w:rPr>
          <w:szCs w:val="24"/>
        </w:rPr>
        <w:t xml:space="preserve"> на </w:t>
      </w:r>
      <w:r w:rsidR="00226392">
        <w:rPr>
          <w:szCs w:val="24"/>
        </w:rPr>
        <w:t>2018</w:t>
      </w:r>
      <w:r>
        <w:rPr>
          <w:szCs w:val="24"/>
        </w:rPr>
        <w:t>/</w:t>
      </w:r>
      <w:r w:rsidR="00226392">
        <w:rPr>
          <w:szCs w:val="24"/>
        </w:rPr>
        <w:t xml:space="preserve">2019 </w:t>
      </w:r>
      <w:r w:rsidR="00FC3EF1">
        <w:rPr>
          <w:szCs w:val="24"/>
        </w:rPr>
        <w:t>учебный год (</w:t>
      </w:r>
      <w:r w:rsidR="00AA0CAF">
        <w:rPr>
          <w:szCs w:val="24"/>
        </w:rPr>
        <w:t>приложение </w:t>
      </w:r>
      <w:r w:rsidR="00FC3EF1">
        <w:rPr>
          <w:szCs w:val="24"/>
        </w:rPr>
        <w:t>4).</w:t>
      </w:r>
    </w:p>
    <w:p w:rsidR="009032ED" w:rsidRDefault="009032ED" w:rsidP="000251A2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contextualSpacing/>
        <w:rPr>
          <w:szCs w:val="24"/>
        </w:rPr>
      </w:pPr>
      <w:r>
        <w:rPr>
          <w:szCs w:val="24"/>
        </w:rPr>
        <w:t>Директорам филиалов, деканам факультетов</w:t>
      </w:r>
      <w:r w:rsidR="007E0C1A">
        <w:rPr>
          <w:szCs w:val="24"/>
        </w:rPr>
        <w:t>,</w:t>
      </w:r>
      <w:r>
        <w:rPr>
          <w:szCs w:val="24"/>
        </w:rPr>
        <w:t xml:space="preserve"> руководителям структурных подразделений, </w:t>
      </w:r>
      <w:r w:rsidR="00D556AE">
        <w:rPr>
          <w:szCs w:val="24"/>
        </w:rPr>
        <w:t xml:space="preserve">принимающих участие в </w:t>
      </w:r>
      <w:r>
        <w:rPr>
          <w:szCs w:val="24"/>
        </w:rPr>
        <w:t>реализ</w:t>
      </w:r>
      <w:r w:rsidR="00D556AE">
        <w:rPr>
          <w:szCs w:val="24"/>
        </w:rPr>
        <w:t>ации</w:t>
      </w:r>
      <w:r>
        <w:rPr>
          <w:szCs w:val="24"/>
        </w:rPr>
        <w:t xml:space="preserve"> </w:t>
      </w:r>
      <w:r w:rsidR="000665C5">
        <w:rPr>
          <w:szCs w:val="24"/>
        </w:rPr>
        <w:t>образовательны</w:t>
      </w:r>
      <w:r w:rsidR="00D556AE">
        <w:rPr>
          <w:szCs w:val="24"/>
        </w:rPr>
        <w:t>х</w:t>
      </w:r>
      <w:r w:rsidR="000665C5">
        <w:rPr>
          <w:szCs w:val="24"/>
        </w:rPr>
        <w:t xml:space="preserve"> программ высшего образования</w:t>
      </w:r>
      <w:r w:rsidR="009B37D5">
        <w:rPr>
          <w:szCs w:val="24"/>
        </w:rPr>
        <w:t>,</w:t>
      </w:r>
      <w:r w:rsidR="00C35E71" w:rsidRPr="00C35E71">
        <w:rPr>
          <w:szCs w:val="24"/>
        </w:rPr>
        <w:t xml:space="preserve"> </w:t>
      </w:r>
      <w:r w:rsidR="00C35E71">
        <w:rPr>
          <w:szCs w:val="24"/>
        </w:rPr>
        <w:t xml:space="preserve">и </w:t>
      </w:r>
      <w:r w:rsidR="007E0C1A">
        <w:rPr>
          <w:szCs w:val="24"/>
        </w:rPr>
        <w:t xml:space="preserve">директору </w:t>
      </w:r>
      <w:r w:rsidR="00C35E71">
        <w:rPr>
          <w:szCs w:val="24"/>
        </w:rPr>
        <w:t>Лицея НИУ ВШЭ</w:t>
      </w:r>
      <w:r w:rsidR="00734682">
        <w:rPr>
          <w:szCs w:val="24"/>
        </w:rPr>
        <w:t xml:space="preserve"> (в рамках факультетских дней)</w:t>
      </w:r>
      <w:r>
        <w:rPr>
          <w:szCs w:val="24"/>
        </w:rPr>
        <w:t xml:space="preserve"> в срок до </w:t>
      </w:r>
      <w:r w:rsidR="00C35E71">
        <w:rPr>
          <w:szCs w:val="24"/>
        </w:rPr>
        <w:t>30</w:t>
      </w:r>
      <w:r w:rsidR="00AA0CAF">
        <w:rPr>
          <w:szCs w:val="24"/>
        </w:rPr>
        <w:t>.04.</w:t>
      </w:r>
      <w:bookmarkStart w:id="6" w:name="_GoBack"/>
      <w:bookmarkEnd w:id="6"/>
      <w:r w:rsidR="00226392">
        <w:rPr>
          <w:szCs w:val="24"/>
        </w:rPr>
        <w:t xml:space="preserve">2018 </w:t>
      </w:r>
      <w:r>
        <w:rPr>
          <w:szCs w:val="24"/>
        </w:rPr>
        <w:t>г</w:t>
      </w:r>
      <w:r w:rsidR="002524E9">
        <w:rPr>
          <w:szCs w:val="24"/>
        </w:rPr>
        <w:t>.</w:t>
      </w:r>
      <w:r>
        <w:rPr>
          <w:szCs w:val="24"/>
        </w:rPr>
        <w:t xml:space="preserve"> организовать планирование учебной </w:t>
      </w:r>
      <w:r w:rsidR="005507A0">
        <w:rPr>
          <w:szCs w:val="24"/>
        </w:rPr>
        <w:t xml:space="preserve">(образовательной) </w:t>
      </w:r>
      <w:r>
        <w:rPr>
          <w:szCs w:val="24"/>
        </w:rPr>
        <w:t xml:space="preserve">работы на </w:t>
      </w:r>
      <w:r w:rsidR="00226392">
        <w:rPr>
          <w:szCs w:val="24"/>
        </w:rPr>
        <w:t>2018</w:t>
      </w:r>
      <w:r w:rsidR="0005238C">
        <w:rPr>
          <w:szCs w:val="24"/>
        </w:rPr>
        <w:t>/</w:t>
      </w:r>
      <w:r w:rsidR="00226392">
        <w:rPr>
          <w:szCs w:val="24"/>
        </w:rPr>
        <w:t xml:space="preserve">2019 </w:t>
      </w:r>
      <w:r>
        <w:rPr>
          <w:szCs w:val="24"/>
        </w:rPr>
        <w:t xml:space="preserve">учебный год в </w:t>
      </w:r>
      <w:r w:rsidR="0005238C">
        <w:rPr>
          <w:szCs w:val="24"/>
        </w:rPr>
        <w:t>соответствии с Правилами планирования и Нормативами для расчета учебной нагрузки</w:t>
      </w:r>
      <w:r>
        <w:rPr>
          <w:szCs w:val="24"/>
        </w:rPr>
        <w:t>.</w:t>
      </w:r>
    </w:p>
    <w:p w:rsidR="009032ED" w:rsidRPr="009032ED" w:rsidRDefault="009032ED" w:rsidP="000251A2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contextualSpacing/>
      </w:pPr>
      <w:r>
        <w:rPr>
          <w:szCs w:val="24"/>
        </w:rPr>
        <w:t>Контроль исполнени</w:t>
      </w:r>
      <w:r w:rsidR="0005238C">
        <w:rPr>
          <w:szCs w:val="24"/>
        </w:rPr>
        <w:t>я</w:t>
      </w:r>
      <w:r>
        <w:rPr>
          <w:szCs w:val="24"/>
        </w:rPr>
        <w:t xml:space="preserve"> настоящего приказа возложить на проректора Рощина</w:t>
      </w:r>
      <w:r w:rsidR="00B64BCF">
        <w:rPr>
          <w:szCs w:val="24"/>
        </w:rPr>
        <w:t> </w:t>
      </w:r>
      <w:r w:rsidR="000F46E1">
        <w:rPr>
          <w:szCs w:val="24"/>
        </w:rPr>
        <w:t>С.Ю.</w:t>
      </w:r>
      <w:r>
        <w:rPr>
          <w:szCs w:val="24"/>
        </w:rPr>
        <w:t xml:space="preserve"> </w:t>
      </w:r>
    </w:p>
    <w:p w:rsidR="000665C5" w:rsidRDefault="000665C5" w:rsidP="00937FF9">
      <w:pPr>
        <w:widowControl w:val="0"/>
        <w:ind w:firstLine="709"/>
        <w:contextualSpacing/>
      </w:pPr>
    </w:p>
    <w:p w:rsidR="000F46E1" w:rsidRDefault="000F46E1" w:rsidP="009115CB">
      <w:pPr>
        <w:widowControl w:val="0"/>
        <w:ind w:left="360"/>
        <w:contextualSpacing/>
      </w:pPr>
    </w:p>
    <w:p w:rsidR="000F46E1" w:rsidRDefault="000F46E1" w:rsidP="009115CB">
      <w:pPr>
        <w:widowControl w:val="0"/>
        <w:ind w:left="360"/>
        <w:contextualSpacing/>
      </w:pPr>
    </w:p>
    <w:p w:rsidR="00EA4F8E" w:rsidRDefault="00FB11F9" w:rsidP="00937FF9">
      <w:pPr>
        <w:widowControl w:val="0"/>
        <w:contextualSpacing/>
      </w:pPr>
      <w:r>
        <w:t>Р</w:t>
      </w:r>
      <w:r w:rsidR="00EA4F8E">
        <w:t>ектор</w:t>
      </w:r>
      <w:r w:rsidR="00EA4F8E">
        <w:tab/>
      </w:r>
      <w:r w:rsidR="00EA4F8E">
        <w:tab/>
      </w:r>
      <w:r w:rsidR="00EA4F8E">
        <w:tab/>
      </w:r>
      <w:r w:rsidR="00EA4F8E">
        <w:tab/>
      </w:r>
      <w:r w:rsidR="00EA4F8E">
        <w:tab/>
      </w:r>
      <w:r w:rsidR="00EC1A2D">
        <w:t xml:space="preserve">                               </w:t>
      </w:r>
      <w:r>
        <w:tab/>
      </w:r>
      <w:r>
        <w:tab/>
      </w:r>
      <w:r>
        <w:tab/>
        <w:t>Я</w:t>
      </w:r>
      <w:r w:rsidR="00EC1A2D">
        <w:t>.</w:t>
      </w:r>
      <w:r>
        <w:t>И</w:t>
      </w:r>
      <w:r w:rsidR="00EC1A2D">
        <w:t>.</w:t>
      </w:r>
      <w:r w:rsidR="004209E6">
        <w:t xml:space="preserve"> </w:t>
      </w:r>
      <w:r>
        <w:t>Кузьминов</w:t>
      </w:r>
    </w:p>
    <w:sectPr w:rsidR="00EA4F8E" w:rsidSect="000251A2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15:commentEx w15:done="0" w15:paraId="6BED174B"/>
  <w15:commentEx w15:done="0" w15:paraId="5B81D7EB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5FFB" w:rsidRDefault="00495FFB" w:rsidP="0022172D">
      <w:r>
        <w:separator/>
      </w:r>
    </w:p>
  </w:endnote>
  <w:endnote w:type="continuationSeparator" w:id="0">
    <w:p w:rsidR="00495FFB" w:rsidRDefault="00495FFB" w:rsidP="002217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5FFB" w:rsidRDefault="00495FFB" w:rsidP="0022172D">
      <w:r>
        <w:separator/>
      </w:r>
    </w:p>
  </w:footnote>
  <w:footnote w:type="continuationSeparator" w:id="0">
    <w:p w:rsidR="00495FFB" w:rsidRDefault="00495FFB" w:rsidP="002217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5C5" w:rsidRDefault="00EA0A64">
    <w:pPr>
      <w:pStyle w:val="a5"/>
      <w:jc w:val="center"/>
    </w:pPr>
    <w:r>
      <w:fldChar w:fldCharType="begin"/>
    </w:r>
    <w:r w:rsidR="000665C5">
      <w:instrText>PAGE   \* MERGEFORMAT</w:instrText>
    </w:r>
    <w:r>
      <w:fldChar w:fldCharType="separate"/>
    </w:r>
    <w:r w:rsidR="00445B34">
      <w:rPr>
        <w:noProof/>
      </w:rPr>
      <w:t>2</w:t>
    </w:r>
    <w:r>
      <w:fldChar w:fldCharType="end"/>
    </w:r>
  </w:p>
  <w:p w:rsidR="000665C5" w:rsidRPr="0022172D" w:rsidRDefault="000665C5" w:rsidP="0022172D">
    <w:pPr>
      <w:pStyle w:val="a5"/>
      <w:jc w:val="center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BDB0A6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13D49BA"/>
    <w:multiLevelType w:val="hybridMultilevel"/>
    <w:tmpl w:val="AA24D442"/>
    <w:lvl w:ilvl="0" w:tplc="0419000F">
      <w:start w:val="1"/>
      <w:numFmt w:val="decimal"/>
      <w:lvlText w:val="%1."/>
      <w:lvlJc w:val="left"/>
      <w:pPr>
        <w:ind w:left="94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53" w:hanging="360"/>
      </w:pPr>
    </w:lvl>
    <w:lvl w:ilvl="2" w:tplc="0419001B" w:tentative="1">
      <w:start w:val="1"/>
      <w:numFmt w:val="lowerRoman"/>
      <w:lvlText w:val="%3."/>
      <w:lvlJc w:val="right"/>
      <w:pPr>
        <w:ind w:left="10873" w:hanging="180"/>
      </w:pPr>
    </w:lvl>
    <w:lvl w:ilvl="3" w:tplc="0419000F" w:tentative="1">
      <w:start w:val="1"/>
      <w:numFmt w:val="decimal"/>
      <w:lvlText w:val="%4."/>
      <w:lvlJc w:val="left"/>
      <w:pPr>
        <w:ind w:left="11593" w:hanging="360"/>
      </w:pPr>
    </w:lvl>
    <w:lvl w:ilvl="4" w:tplc="04190019" w:tentative="1">
      <w:start w:val="1"/>
      <w:numFmt w:val="lowerLetter"/>
      <w:lvlText w:val="%5."/>
      <w:lvlJc w:val="left"/>
      <w:pPr>
        <w:ind w:left="12313" w:hanging="360"/>
      </w:pPr>
    </w:lvl>
    <w:lvl w:ilvl="5" w:tplc="0419001B" w:tentative="1">
      <w:start w:val="1"/>
      <w:numFmt w:val="lowerRoman"/>
      <w:lvlText w:val="%6."/>
      <w:lvlJc w:val="right"/>
      <w:pPr>
        <w:ind w:left="13033" w:hanging="180"/>
      </w:pPr>
    </w:lvl>
    <w:lvl w:ilvl="6" w:tplc="0419000F" w:tentative="1">
      <w:start w:val="1"/>
      <w:numFmt w:val="decimal"/>
      <w:lvlText w:val="%7."/>
      <w:lvlJc w:val="left"/>
      <w:pPr>
        <w:ind w:left="13753" w:hanging="360"/>
      </w:pPr>
    </w:lvl>
    <w:lvl w:ilvl="7" w:tplc="04190019" w:tentative="1">
      <w:start w:val="1"/>
      <w:numFmt w:val="lowerLetter"/>
      <w:lvlText w:val="%8."/>
      <w:lvlJc w:val="left"/>
      <w:pPr>
        <w:ind w:left="14473" w:hanging="360"/>
      </w:pPr>
    </w:lvl>
    <w:lvl w:ilvl="8" w:tplc="0419001B" w:tentative="1">
      <w:start w:val="1"/>
      <w:numFmt w:val="lowerRoman"/>
      <w:lvlText w:val="%9."/>
      <w:lvlJc w:val="right"/>
      <w:pPr>
        <w:ind w:left="15193" w:hanging="180"/>
      </w:pPr>
    </w:lvl>
  </w:abstractNum>
  <w:abstractNum w:abstractNumId="2">
    <w:nsid w:val="4EDC204D"/>
    <w:multiLevelType w:val="multilevel"/>
    <w:tmpl w:val="4B22CC6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555B3AC8"/>
    <w:multiLevelType w:val="hybridMultilevel"/>
    <w:tmpl w:val="5024CCF6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0A67CE9"/>
    <w:multiLevelType w:val="hybridMultilevel"/>
    <w:tmpl w:val="934C77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people.xml><?xml version="1.0" encoding="utf-8"?>
<w15:people xmlns:w15="http://schemas.microsoft.com/office/word/2012/wordml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15:person w15:author="aermakova">
    <w15:presenceInfo w15:providerId="None" w15:userId="aermakov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3757"/>
    <w:rsid w:val="00011A30"/>
    <w:rsid w:val="00017447"/>
    <w:rsid w:val="000251A2"/>
    <w:rsid w:val="00041DE3"/>
    <w:rsid w:val="00044823"/>
    <w:rsid w:val="0005238C"/>
    <w:rsid w:val="000665C5"/>
    <w:rsid w:val="0007566B"/>
    <w:rsid w:val="0009472D"/>
    <w:rsid w:val="000B6B3C"/>
    <w:rsid w:val="000B7D10"/>
    <w:rsid w:val="000C50B1"/>
    <w:rsid w:val="000E060E"/>
    <w:rsid w:val="000F46E1"/>
    <w:rsid w:val="00105519"/>
    <w:rsid w:val="0012173C"/>
    <w:rsid w:val="00127CD6"/>
    <w:rsid w:val="001645FB"/>
    <w:rsid w:val="00193E09"/>
    <w:rsid w:val="001B1F9A"/>
    <w:rsid w:val="001C5FFA"/>
    <w:rsid w:val="002115EA"/>
    <w:rsid w:val="0022172D"/>
    <w:rsid w:val="00224D44"/>
    <w:rsid w:val="00225414"/>
    <w:rsid w:val="00226392"/>
    <w:rsid w:val="002524E9"/>
    <w:rsid w:val="00257939"/>
    <w:rsid w:val="00265D35"/>
    <w:rsid w:val="002816B5"/>
    <w:rsid w:val="00281F45"/>
    <w:rsid w:val="002879AE"/>
    <w:rsid w:val="002950F7"/>
    <w:rsid w:val="00297262"/>
    <w:rsid w:val="002E000C"/>
    <w:rsid w:val="002F3CD5"/>
    <w:rsid w:val="003004F8"/>
    <w:rsid w:val="003031AA"/>
    <w:rsid w:val="00304386"/>
    <w:rsid w:val="0031053B"/>
    <w:rsid w:val="003162B7"/>
    <w:rsid w:val="00316D44"/>
    <w:rsid w:val="00317CB5"/>
    <w:rsid w:val="003311CA"/>
    <w:rsid w:val="00362205"/>
    <w:rsid w:val="00362F5F"/>
    <w:rsid w:val="0037747B"/>
    <w:rsid w:val="003C0212"/>
    <w:rsid w:val="003C1292"/>
    <w:rsid w:val="003C4FB3"/>
    <w:rsid w:val="003D52AF"/>
    <w:rsid w:val="003E0E3B"/>
    <w:rsid w:val="003E5BCB"/>
    <w:rsid w:val="00412B61"/>
    <w:rsid w:val="00415FCB"/>
    <w:rsid w:val="004209E6"/>
    <w:rsid w:val="0043524C"/>
    <w:rsid w:val="00445B34"/>
    <w:rsid w:val="00483DAF"/>
    <w:rsid w:val="00495FFB"/>
    <w:rsid w:val="004D22C3"/>
    <w:rsid w:val="004F3C8C"/>
    <w:rsid w:val="00512B71"/>
    <w:rsid w:val="00520966"/>
    <w:rsid w:val="005507A0"/>
    <w:rsid w:val="00557493"/>
    <w:rsid w:val="005832CC"/>
    <w:rsid w:val="005B248A"/>
    <w:rsid w:val="005D1765"/>
    <w:rsid w:val="005E0643"/>
    <w:rsid w:val="005F61BD"/>
    <w:rsid w:val="00612275"/>
    <w:rsid w:val="00612815"/>
    <w:rsid w:val="00620480"/>
    <w:rsid w:val="006427BF"/>
    <w:rsid w:val="00644C61"/>
    <w:rsid w:val="00656EBA"/>
    <w:rsid w:val="00662C36"/>
    <w:rsid w:val="00670778"/>
    <w:rsid w:val="006753E4"/>
    <w:rsid w:val="00683A4E"/>
    <w:rsid w:val="00684E67"/>
    <w:rsid w:val="006854FB"/>
    <w:rsid w:val="00694F47"/>
    <w:rsid w:val="006D0A96"/>
    <w:rsid w:val="006D30A8"/>
    <w:rsid w:val="007011AA"/>
    <w:rsid w:val="0072714A"/>
    <w:rsid w:val="00734682"/>
    <w:rsid w:val="007466F4"/>
    <w:rsid w:val="0077211C"/>
    <w:rsid w:val="00784221"/>
    <w:rsid w:val="00790BC7"/>
    <w:rsid w:val="007A1275"/>
    <w:rsid w:val="007B015F"/>
    <w:rsid w:val="007B6260"/>
    <w:rsid w:val="007D16A8"/>
    <w:rsid w:val="007D2AB9"/>
    <w:rsid w:val="007E0C1A"/>
    <w:rsid w:val="007E30F4"/>
    <w:rsid w:val="008105E7"/>
    <w:rsid w:val="008141C0"/>
    <w:rsid w:val="00817D0F"/>
    <w:rsid w:val="00835E8C"/>
    <w:rsid w:val="008474EA"/>
    <w:rsid w:val="00853F1B"/>
    <w:rsid w:val="008737B7"/>
    <w:rsid w:val="00876010"/>
    <w:rsid w:val="00892021"/>
    <w:rsid w:val="008A7329"/>
    <w:rsid w:val="008B5F44"/>
    <w:rsid w:val="008C00DB"/>
    <w:rsid w:val="008E43A2"/>
    <w:rsid w:val="008F1DF3"/>
    <w:rsid w:val="008F4A79"/>
    <w:rsid w:val="00901E40"/>
    <w:rsid w:val="0090200A"/>
    <w:rsid w:val="009032ED"/>
    <w:rsid w:val="009115CB"/>
    <w:rsid w:val="00935A18"/>
    <w:rsid w:val="00937FF9"/>
    <w:rsid w:val="009410E7"/>
    <w:rsid w:val="00962449"/>
    <w:rsid w:val="00971F43"/>
    <w:rsid w:val="009B1CDA"/>
    <w:rsid w:val="009B37D5"/>
    <w:rsid w:val="009B5A14"/>
    <w:rsid w:val="009B6856"/>
    <w:rsid w:val="009B70C0"/>
    <w:rsid w:val="009D124C"/>
    <w:rsid w:val="009D6367"/>
    <w:rsid w:val="009F5247"/>
    <w:rsid w:val="009F62D6"/>
    <w:rsid w:val="00A02C63"/>
    <w:rsid w:val="00A06944"/>
    <w:rsid w:val="00A07674"/>
    <w:rsid w:val="00A131F6"/>
    <w:rsid w:val="00A1558C"/>
    <w:rsid w:val="00A17AB8"/>
    <w:rsid w:val="00A20E8F"/>
    <w:rsid w:val="00A269A5"/>
    <w:rsid w:val="00A37100"/>
    <w:rsid w:val="00A43D4C"/>
    <w:rsid w:val="00A47FEC"/>
    <w:rsid w:val="00A65499"/>
    <w:rsid w:val="00A8356C"/>
    <w:rsid w:val="00AA0CAF"/>
    <w:rsid w:val="00AA38A3"/>
    <w:rsid w:val="00AA61B0"/>
    <w:rsid w:val="00AC0E71"/>
    <w:rsid w:val="00AC28CD"/>
    <w:rsid w:val="00AD3757"/>
    <w:rsid w:val="00B016C1"/>
    <w:rsid w:val="00B040E6"/>
    <w:rsid w:val="00B33E49"/>
    <w:rsid w:val="00B4469C"/>
    <w:rsid w:val="00B64BCF"/>
    <w:rsid w:val="00B87C35"/>
    <w:rsid w:val="00BC7414"/>
    <w:rsid w:val="00BD0531"/>
    <w:rsid w:val="00BF48DD"/>
    <w:rsid w:val="00C3399D"/>
    <w:rsid w:val="00C35E71"/>
    <w:rsid w:val="00C418E2"/>
    <w:rsid w:val="00C459B0"/>
    <w:rsid w:val="00C47402"/>
    <w:rsid w:val="00C514DB"/>
    <w:rsid w:val="00C5156E"/>
    <w:rsid w:val="00C56EBA"/>
    <w:rsid w:val="00CE29A1"/>
    <w:rsid w:val="00CF37D3"/>
    <w:rsid w:val="00D2306C"/>
    <w:rsid w:val="00D24E11"/>
    <w:rsid w:val="00D3099D"/>
    <w:rsid w:val="00D3643A"/>
    <w:rsid w:val="00D556AE"/>
    <w:rsid w:val="00D71C9D"/>
    <w:rsid w:val="00DA0D00"/>
    <w:rsid w:val="00DB6D76"/>
    <w:rsid w:val="00DC56D0"/>
    <w:rsid w:val="00DC6E79"/>
    <w:rsid w:val="00E14FE7"/>
    <w:rsid w:val="00E15095"/>
    <w:rsid w:val="00E2372D"/>
    <w:rsid w:val="00E30332"/>
    <w:rsid w:val="00E46E71"/>
    <w:rsid w:val="00E66EBA"/>
    <w:rsid w:val="00E704CB"/>
    <w:rsid w:val="00E80F0B"/>
    <w:rsid w:val="00E92291"/>
    <w:rsid w:val="00EA0A64"/>
    <w:rsid w:val="00EA2319"/>
    <w:rsid w:val="00EA4F8E"/>
    <w:rsid w:val="00EB6764"/>
    <w:rsid w:val="00EC1A2D"/>
    <w:rsid w:val="00EC6A21"/>
    <w:rsid w:val="00ED0ADB"/>
    <w:rsid w:val="00EF5A4E"/>
    <w:rsid w:val="00F111F0"/>
    <w:rsid w:val="00F1633E"/>
    <w:rsid w:val="00F47835"/>
    <w:rsid w:val="00F6076C"/>
    <w:rsid w:val="00F63E63"/>
    <w:rsid w:val="00F661E3"/>
    <w:rsid w:val="00F67221"/>
    <w:rsid w:val="00F81C19"/>
    <w:rsid w:val="00FA4CC4"/>
    <w:rsid w:val="00FB0486"/>
    <w:rsid w:val="00FB11F9"/>
    <w:rsid w:val="00FC3EF1"/>
    <w:rsid w:val="00FD4C6F"/>
    <w:rsid w:val="00FE3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/>
    <w:lsdException w:name="No Spacing" w:semiHidden="0" w:uiPriority="99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a">
    <w:name w:val="Normal"/>
    <w:qFormat/>
    <w:rsid w:val="004D22C3"/>
    <w:pPr>
      <w:jc w:val="both"/>
    </w:pPr>
    <w:rPr>
      <w:rFonts w:ascii="Times New Roman" w:hAnsi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D3643A"/>
    <w:rPr>
      <w:rFonts w:ascii="Tahoma" w:hAnsi="Tahoma"/>
      <w:sz w:val="16"/>
      <w:szCs w:val="16"/>
      <w:lang/>
    </w:rPr>
  </w:style>
  <w:style w:type="paragraph" w:customStyle="1" w:styleId="1">
    <w:name w:val="Абзац списка1"/>
    <w:basedOn w:val="a"/>
    <w:rsid w:val="000B6B3C"/>
    <w:pPr>
      <w:ind w:left="720"/>
      <w:contextualSpacing/>
    </w:pPr>
  </w:style>
  <w:style w:type="character" w:customStyle="1" w:styleId="a4">
    <w:name w:val="Текст выноски Знак"/>
    <w:link w:val="a3"/>
    <w:semiHidden/>
    <w:locked/>
    <w:rsid w:val="00D3643A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rsid w:val="0022172D"/>
    <w:pPr>
      <w:tabs>
        <w:tab w:val="center" w:pos="4677"/>
        <w:tab w:val="right" w:pos="9355"/>
      </w:tabs>
    </w:pPr>
    <w:rPr>
      <w:lang/>
    </w:rPr>
  </w:style>
  <w:style w:type="character" w:customStyle="1" w:styleId="a6">
    <w:name w:val="Верхний колонтитул Знак"/>
    <w:link w:val="a5"/>
    <w:locked/>
    <w:rsid w:val="0022172D"/>
    <w:rPr>
      <w:rFonts w:ascii="Times New Roman" w:hAnsi="Times New Roman" w:cs="Times New Roman"/>
      <w:sz w:val="26"/>
      <w:szCs w:val="26"/>
      <w:lang w:eastAsia="ru-RU"/>
    </w:rPr>
  </w:style>
  <w:style w:type="paragraph" w:styleId="a7">
    <w:name w:val="footer"/>
    <w:basedOn w:val="a"/>
    <w:link w:val="a8"/>
    <w:rsid w:val="0022172D"/>
    <w:pPr>
      <w:tabs>
        <w:tab w:val="center" w:pos="4677"/>
        <w:tab w:val="right" w:pos="9355"/>
      </w:tabs>
    </w:pPr>
    <w:rPr>
      <w:lang/>
    </w:rPr>
  </w:style>
  <w:style w:type="character" w:customStyle="1" w:styleId="a8">
    <w:name w:val="Нижний колонтитул Знак"/>
    <w:link w:val="a7"/>
    <w:locked/>
    <w:rsid w:val="0022172D"/>
    <w:rPr>
      <w:rFonts w:ascii="Times New Roman" w:hAnsi="Times New Roman" w:cs="Times New Roman"/>
      <w:sz w:val="26"/>
      <w:szCs w:val="26"/>
      <w:lang w:eastAsia="ru-RU"/>
    </w:rPr>
  </w:style>
  <w:style w:type="character" w:styleId="a9">
    <w:name w:val="annotation reference"/>
    <w:semiHidden/>
    <w:rsid w:val="007011AA"/>
    <w:rPr>
      <w:sz w:val="16"/>
      <w:szCs w:val="16"/>
    </w:rPr>
  </w:style>
  <w:style w:type="paragraph" w:styleId="aa">
    <w:name w:val="annotation text"/>
    <w:basedOn w:val="a"/>
    <w:semiHidden/>
    <w:rsid w:val="007011AA"/>
    <w:rPr>
      <w:sz w:val="20"/>
      <w:szCs w:val="20"/>
    </w:rPr>
  </w:style>
  <w:style w:type="paragraph" w:styleId="ab">
    <w:name w:val="annotation subject"/>
    <w:basedOn w:val="aa"/>
    <w:next w:val="aa"/>
    <w:semiHidden/>
    <w:rsid w:val="007011AA"/>
    <w:rPr>
      <w:b/>
      <w:bCs/>
    </w:rPr>
  </w:style>
  <w:style w:type="character" w:customStyle="1" w:styleId="defaultlabelstyle3">
    <w:name w:val="defaultlabelstyle3"/>
    <w:basedOn w:val="a0"/>
    <w:rsid w:val="007D16A8"/>
    <w:rPr>
      <w:rFonts w:ascii="Trebuchet MS" w:hAnsi="Trebuchet MS" w:hint="default"/>
      <w:color w:val="333333"/>
    </w:rPr>
  </w:style>
  <w:style w:type="paragraph" w:styleId="ac">
    <w:name w:val="Revision"/>
    <w:hidden/>
    <w:uiPriority w:val="71"/>
    <w:rsid w:val="00265D35"/>
    <w:rPr>
      <w:rFonts w:ascii="Times New Roman" w:hAnsi="Times New Roman"/>
      <w:sz w:val="26"/>
      <w:szCs w:val="26"/>
    </w:rPr>
  </w:style>
  <w:style w:type="paragraph" w:styleId="ad">
    <w:name w:val="Document Map"/>
    <w:basedOn w:val="a"/>
    <w:link w:val="ae"/>
    <w:semiHidden/>
    <w:unhideWhenUsed/>
    <w:rsid w:val="00FA4CC4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semiHidden/>
    <w:rsid w:val="00FA4CC4"/>
    <w:rPr>
      <w:rFonts w:ascii="Tahoma" w:hAnsi="Tahoma" w:cs="Tahoma"/>
      <w:sz w:val="16"/>
      <w:szCs w:val="16"/>
    </w:rPr>
  </w:style>
</w:styles>
</file>

<file path=word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="Calibri" w:cs="Times New Roman" w:eastAsia="Calibri" w:hAnsi="Calibri"/>
        <w:lang w:bidi="ar-SA" w:eastAsia="ru-RU" w:val="ru-RU"/>
      </w:rPr>
    </w:rPrDefault>
    <w:pPrDefault/>
  </w:docDefaults>
  <w:latentStyles w:count="267" w:defLockedState="0" w:defQFormat="0" w:defSemiHidden="1" w:defUIPriority="0" w:defUnhideWhenUsed="1">
    <w:lsdException w:locked="1" w:name="Normal" w:qFormat="1" w:semiHidden="0" w:unhideWhenUsed="0"/>
    <w:lsdException w:locked="1" w:name="heading 1" w:qFormat="1" w:semiHidden="0" w:unhideWhenUsed="0"/>
    <w:lsdException w:locked="1" w:name="heading 2" w:qFormat="1"/>
    <w:lsdException w:locked="1" w:name="heading 3" w:qFormat="1"/>
    <w:lsdException w:locked="1" w:name="heading 4" w:qFormat="1"/>
    <w:lsdException w:locked="1" w:name="heading 5" w:qFormat="1"/>
    <w:lsdException w:locked="1" w:name="heading 6" w:qFormat="1"/>
    <w:lsdException w:locked="1" w:name="heading 7" w:qFormat="1"/>
    <w:lsdException w:locked="1" w:name="heading 8" w:qFormat="1"/>
    <w:lsdException w:locked="1" w:name="heading 9" w:qFormat="1"/>
    <w:lsdException w:locked="1" w:name="toc 1"/>
    <w:lsdException w:locked="1" w:name="toc 2"/>
    <w:lsdException w:locked="1" w:name="toc 3"/>
    <w:lsdException w:locked="1" w:name="toc 4"/>
    <w:lsdException w:locked="1" w:name="toc 5"/>
    <w:lsdException w:locked="1" w:name="toc 6"/>
    <w:lsdException w:locked="1" w:name="toc 7"/>
    <w:lsdException w:locked="1" w:name="toc 8"/>
    <w:lsdException w:locked="1" w:name="toc 9"/>
    <w:lsdException w:locked="1"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locked="1" w:name="Title" w:qFormat="1" w:semiHidden="0" w:unhideWhenUsed="0"/>
    <w:lsdException w:locked="1" w:name="Default Paragraph Font"/>
    <w:lsdException w:locked="1" w:name="Subtitle" w:qFormat="1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locked="1" w:name="Strong" w:qFormat="1" w:semiHidden="0" w:unhideWhenUsed="0"/>
    <w:lsdException w:locked="1" w:name="Emphasis" w:qFormat="1" w:semiHidden="0" w:unhideWhenUsed="0"/>
    <w:lsdException w:locked="1" w:name="Table Grid" w:semiHidden="0" w:unhideWhenUsed="0"/>
    <w:lsdException w:name="Placeholder Text" w:uiPriority="99"/>
    <w:lsdException w:name="No Spacing" w:qFormat="1" w:semiHidden="0" w:uiPriority="99" w:unhideWhenUsed="0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qFormat="1" w:semiHidden="0" w:uiPriority="1" w:unhideWhenUsed="0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qFormat="1" w:semiHidden="0" w:uiPriority="72" w:unhideWhenUsed="0"/>
    <w:lsdException w:name="Quote" w:qFormat="1" w:semiHidden="0" w:uiPriority="73" w:unhideWhenUsed="0"/>
    <w:lsdException w:name="Intense Quote" w:qFormat="1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qFormat="1" w:semiHidden="0" w:uiPriority="34" w:unhideWhenUsed="0"/>
    <w:lsdException w:name="Colorful Grid Accent 1" w:qFormat="1" w:semiHidden="0" w:uiPriority="29" w:unhideWhenUsed="0"/>
    <w:lsdException w:name="Light Shading Accent 2" w:qFormat="1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qFormat="1" w:semiHidden="0" w:uiPriority="65" w:unhideWhenUsed="0"/>
    <w:lsdException w:name="Intense Emphasis" w:qFormat="1" w:semiHidden="0" w:uiPriority="66" w:unhideWhenUsed="0"/>
    <w:lsdException w:name="Subtle Reference" w:qFormat="1" w:semiHidden="0" w:uiPriority="67" w:unhideWhenUsed="0"/>
    <w:lsdException w:name="Intense Reference" w:qFormat="1" w:semiHidden="0" w:uiPriority="68" w:unhideWhenUsed="0"/>
    <w:lsdException w:name="Book Title" w:qFormat="1" w:semiHidden="0" w:uiPriority="69" w:unhideWhenUsed="0"/>
    <w:lsdException w:name="Bibliography" w:uiPriority="70"/>
    <w:lsdException w:name="TOC Heading" w:qFormat="1" w:uiPriority="71"/>
  </w:latentStyles>
  <w:style w:default="1" w:styleId="a" w:type="paragraph">
    <w:name w:val="Normal"/>
    <w:qFormat/>
    <w:rsid w:val="004D22C3"/>
    <w:pPr>
      <w:jc w:val="both"/>
    </w:pPr>
    <w:rPr>
      <w:rFonts w:ascii="Times New Roman" w:hAnsi="Times New Roman"/>
      <w:sz w:val="26"/>
      <w:szCs w:val="26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Balloon Text"/>
    <w:basedOn w:val="a"/>
    <w:link w:val="a4"/>
    <w:semiHidden/>
    <w:rsid w:val="00D3643A"/>
    <w:rPr>
      <w:rFonts w:ascii="Tahoma" w:hAnsi="Tahoma"/>
      <w:sz w:val="16"/>
      <w:szCs w:val="16"/>
      <w:lang w:val="x-none"/>
    </w:rPr>
  </w:style>
  <w:style w:customStyle="1" w:styleId="1" w:type="paragraph">
    <w:name w:val="Абзац списка1"/>
    <w:basedOn w:val="a"/>
    <w:rsid w:val="000B6B3C"/>
    <w:pPr>
      <w:ind w:left="720"/>
      <w:contextualSpacing/>
    </w:pPr>
  </w:style>
  <w:style w:customStyle="1" w:styleId="a4" w:type="character">
    <w:name w:val="Текст выноски Знак"/>
    <w:link w:val="a3"/>
    <w:semiHidden/>
    <w:locked/>
    <w:rsid w:val="00D3643A"/>
    <w:rPr>
      <w:rFonts w:ascii="Tahoma" w:cs="Tahoma" w:hAnsi="Tahoma"/>
      <w:sz w:val="16"/>
      <w:szCs w:val="16"/>
      <w:lang w:eastAsia="ru-RU" w:val="x-none"/>
    </w:rPr>
  </w:style>
  <w:style w:styleId="a5" w:type="paragraph">
    <w:name w:val="header"/>
    <w:basedOn w:val="a"/>
    <w:link w:val="a6"/>
    <w:rsid w:val="0022172D"/>
    <w:pPr>
      <w:tabs>
        <w:tab w:pos="4677" w:val="center"/>
        <w:tab w:pos="9355" w:val="right"/>
      </w:tabs>
    </w:pPr>
    <w:rPr>
      <w:lang w:val="x-none"/>
    </w:rPr>
  </w:style>
  <w:style w:customStyle="1" w:styleId="a6" w:type="character">
    <w:name w:val="Верхний колонтитул Знак"/>
    <w:link w:val="a5"/>
    <w:locked/>
    <w:rsid w:val="0022172D"/>
    <w:rPr>
      <w:rFonts w:ascii="Times New Roman" w:cs="Times New Roman" w:hAnsi="Times New Roman"/>
      <w:sz w:val="26"/>
      <w:szCs w:val="26"/>
      <w:lang w:eastAsia="ru-RU" w:val="x-none"/>
    </w:rPr>
  </w:style>
  <w:style w:styleId="a7" w:type="paragraph">
    <w:name w:val="footer"/>
    <w:basedOn w:val="a"/>
    <w:link w:val="a8"/>
    <w:rsid w:val="0022172D"/>
    <w:pPr>
      <w:tabs>
        <w:tab w:pos="4677" w:val="center"/>
        <w:tab w:pos="9355" w:val="right"/>
      </w:tabs>
    </w:pPr>
    <w:rPr>
      <w:lang w:val="x-none"/>
    </w:rPr>
  </w:style>
  <w:style w:customStyle="1" w:styleId="a8" w:type="character">
    <w:name w:val="Нижний колонтитул Знак"/>
    <w:link w:val="a7"/>
    <w:locked/>
    <w:rsid w:val="0022172D"/>
    <w:rPr>
      <w:rFonts w:ascii="Times New Roman" w:cs="Times New Roman" w:hAnsi="Times New Roman"/>
      <w:sz w:val="26"/>
      <w:szCs w:val="26"/>
      <w:lang w:eastAsia="ru-RU" w:val="x-none"/>
    </w:rPr>
  </w:style>
  <w:style w:styleId="a9" w:type="character">
    <w:name w:val="annotation reference"/>
    <w:semiHidden/>
    <w:rsid w:val="007011AA"/>
    <w:rPr>
      <w:sz w:val="16"/>
      <w:szCs w:val="16"/>
    </w:rPr>
  </w:style>
  <w:style w:styleId="aa" w:type="paragraph">
    <w:name w:val="annotation text"/>
    <w:basedOn w:val="a"/>
    <w:semiHidden/>
    <w:rsid w:val="007011AA"/>
    <w:rPr>
      <w:sz w:val="20"/>
      <w:szCs w:val="20"/>
    </w:rPr>
  </w:style>
  <w:style w:styleId="ab" w:type="paragraph">
    <w:name w:val="annotation subject"/>
    <w:basedOn w:val="aa"/>
    <w:next w:val="aa"/>
    <w:semiHidden/>
    <w:rsid w:val="007011AA"/>
    <w:rPr>
      <w:b/>
      <w:bCs/>
    </w:rPr>
  </w:style>
  <w:style w:customStyle="1" w:styleId="defaultlabelstyle3" w:type="character">
    <w:name w:val="defaultlabelstyle3"/>
    <w:basedOn w:val="a0"/>
    <w:rsid w:val="007D16A8"/>
    <w:rPr>
      <w:rFonts w:ascii="Trebuchet MS" w:hAnsi="Trebuchet MS" w:hint="default"/>
      <w:color w:val="333333"/>
    </w:rPr>
  </w:style>
  <w:style w:styleId="ac" w:type="paragraph">
    <w:name w:val="Revision"/>
    <w:hidden/>
    <w:uiPriority w:val="71"/>
    <w:rsid w:val="00265D35"/>
    <w:rPr>
      <w:rFonts w:ascii="Times New Roman" w:hAnsi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4439">
          <w:marLeft w:val="0"/>
          <w:marRight w:val="0"/>
          <w:marTop w:val="0"/>
          <w:marBottom w:val="0"/>
          <w:divBdr>
            <w:top w:val="single" w:sz="6" w:space="0" w:color="383732"/>
            <w:left w:val="single" w:sz="6" w:space="0" w:color="36485D"/>
            <w:bottom w:val="single" w:sz="6" w:space="0" w:color="383732"/>
            <w:right w:val="single" w:sz="6" w:space="0" w:color="36485D"/>
          </w:divBdr>
          <w:divsChild>
            <w:div w:id="172414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243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A5ACB2"/>
                    <w:bottom w:val="single" w:sz="6" w:space="0" w:color="A5ACB2"/>
                    <w:right w:val="single" w:sz="6" w:space="0" w:color="A5ACB2"/>
                  </w:divBdr>
                  <w:divsChild>
                    <w:div w:id="51445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519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tyleName="APA" SelectedStyle="\APA.XSL"/>
</file>

<file path=customXml/itemProps1.xml><?xml version="1.0" encoding="utf-8"?>
<ds:datastoreItem xmlns:ds="http://schemas.openxmlformats.org/officeDocument/2006/customXml" ds:itemID="{CE896901-3EF4-4A4A-BCBF-2A4F8DCB3813}">
  <ds:schemaRefs>
    <ds:schemaRef ds:uri="http://schemas.openxmlformats.org/drawingml/2006/lockedCanvas"/>
    <ds:schemaRef ds:uri="http://schemas.openxmlformats.org/drawingml/2006/compatibility"/>
    <ds:schemaRef ds:uri="http://schemas.openxmlformats.org/officeDocument/2006/bibliography"/>
    <ds:schemaRef ds:uri="http://opendope.org/SmartArt/DataHierarchy"/>
    <ds:schemaRef ds:uri="http://opendope.org/components"/>
    <ds:schemaRef ds:uri="http://opendope.org/answers"/>
    <ds:schemaRef ds:uri="http://opendope.org/questions"/>
    <ds:schemaRef ds:uri="http://opendope.org/conditions"/>
    <ds:schemaRef ds:uri="http://opendope.org/xpaths"/>
    <ds:schemaRef ds:uri="http://schemas.microsoft.com/office/2006/coverPageProps"/>
    <ds:schemaRef ds:uri="urn:schemas-microsoft-com:office:powerpoint"/>
    <ds:schemaRef ds:uri="urn:schemas-microsoft-com:office:word"/>
    <ds:schemaRef ds:uri="urn:schemas-microsoft-com:vml"/>
    <ds:schemaRef ds:uri="urn:schemas-microsoft-com:office:office"/>
    <ds:schemaRef ds:uri="urn:schemas-microsoft-com:office:excel"/>
    <ds:schemaRef ds:uri="http://schemas.microsoft.com/office/drawing/2008/diagram"/>
    <ds:schemaRef ds:uri="http://schemas.openxmlformats.org/drawingml/2006/spreadsheetDrawing"/>
    <ds:schemaRef ds:uri="http://schemas.openxmlformats.org/drawingml/2006/picture"/>
    <ds:schemaRef ds:uri="http://schemas.openxmlformats.org/drawingml/2006/diagram"/>
    <ds:schemaRef ds:uri="http://schemas.openxmlformats.org/drawingml/2006/chartDrawing"/>
    <ds:schemaRef ds:uri="http://schemas.openxmlformats.org/drawingml/2006/chart"/>
    <ds:schemaRef ds:uri="http://schemas.microsoft.com/office/word/2006/wordml"/>
    <ds:schemaRef ds:uri="http://schemas.openxmlformats.org/schemaLibrary/2006/main"/>
    <ds:schemaRef ds:uri="http://schemas.openxmlformats.org/markup-compatibility/2006"/>
    <ds:schemaRef ds:uri="http://schemas.microsoft.com/office/word/2012/wordml"/>
    <ds:schemaRef ds:uri="http://schemas.openxmlformats.org/drawingml/2006/main"/>
    <ds:schemaRef ds:uri="http://schemas.openxmlformats.org/drawingml/2006/wordprocessingDrawing"/>
    <ds:schemaRef ds:uri="http://schemas.microsoft.com/office/word/2010/wordml"/>
    <ds:schemaRef ds:uri="http://schemas.openxmlformats.org/officeDocument/2006/relationships"/>
    <ds:schemaRef ds:uri="http://schemas.openxmlformats.org/officeDocument/2006/math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планировании учебной нагрузки научно-педагогических работников НИУ ВШЭ на 2014-2015 учебный год</vt:lpstr>
    </vt:vector>
  </TitlesOfParts>
  <Company>HSE</Company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планировании учебной нагрузки научно-педагогических работников НИУ ВШЭ на 2014-2015 учебный год</dc:title>
  <dc:creator>kuznetsova</dc:creator>
  <cp:lastModifiedBy>jkomarova</cp:lastModifiedBy>
  <cp:revision>2</cp:revision>
  <cp:lastPrinted>2018-04-04T13:09:00Z</cp:lastPrinted>
  <dcterms:created xsi:type="dcterms:W3CDTF">2018-04-04T13:10:00Z</dcterms:created>
  <dcterms:modified xsi:type="dcterms:W3CDTF">2018-04-04T13:10:00Z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gnerNameAndPostName">
    <vt:lpwstr>Кузьминов Я.И., Ректор</vt:lpwstr>
  </property>
  <property fmtid="{D5CDD505-2E9C-101B-9397-08002B2CF9AE}" pid="3" name="documentType">
    <vt:lpwstr>По основной деятельности</vt:lpwstr>
  </property>
  <property fmtid="{D5CDD505-2E9C-101B-9397-08002B2CF9AE}" pid="4" name="creatorDepartment">
    <vt:lpwstr>Отдел координации учебной</vt:lpwstr>
  </property>
  <property fmtid="{D5CDD505-2E9C-101B-9397-08002B2CF9AE}" pid="5" name="regnumProj">
    <vt:lpwstr>М 2018/3/22-14</vt:lpwstr>
  </property>
  <property fmtid="{D5CDD505-2E9C-101B-9397-08002B2CF9AE}" pid="6" name="documentContent">
    <vt:lpwstr>Об утверждении локальных нормативных актов, регулирующих планирование учебной нагрузки и учет объема работы научно-педагогических работников Национального исследовательского университета «Высшая школа экономики» на 2018/2019 учебный год</vt:lpwstr>
  </property>
  <property fmtid="{D5CDD505-2E9C-101B-9397-08002B2CF9AE}" pid="7" name="signerName">
    <vt:lpwstr>Кузьминов Я.И.</vt:lpwstr>
  </property>
  <property fmtid="{D5CDD505-2E9C-101B-9397-08002B2CF9AE}" pid="8" name="stateValue">
    <vt:lpwstr>На доработке</vt:lpwstr>
  </property>
  <property fmtid="{D5CDD505-2E9C-101B-9397-08002B2CF9AE}" pid="9" name="accessLevel">
    <vt:lpwstr>Ограниченный</vt:lpwstr>
  </property>
  <property fmtid="{D5CDD505-2E9C-101B-9397-08002B2CF9AE}" pid="10" name="creator">
    <vt:lpwstr>Чекмарева Т.А.</vt:lpwstr>
  </property>
  <property fmtid="{D5CDD505-2E9C-101B-9397-08002B2CF9AE}" pid="11" name="mainDocSheetsCount">
    <vt:lpwstr>1</vt:lpwstr>
  </property>
  <property fmtid="{D5CDD505-2E9C-101B-9397-08002B2CF9AE}" pid="12" name="signerLabel">
    <vt:lpwstr> Ректор Кузьминов Я.И.</vt:lpwstr>
  </property>
  <property fmtid="{D5CDD505-2E9C-101B-9397-08002B2CF9AE}" pid="13" name="documentSubtype">
    <vt:lpwstr>Об утверждении и введении в действие локальных актов</vt:lpwstr>
  </property>
  <property fmtid="{D5CDD505-2E9C-101B-9397-08002B2CF9AE}" pid="14" name="actuality">
    <vt:lpwstr>Проект</vt:lpwstr>
  </property>
  <property fmtid="{D5CDD505-2E9C-101B-9397-08002B2CF9AE}" pid="15" name="controlLabel">
    <vt:lpwstr>не осуществляется</vt:lpwstr>
  </property>
  <property fmtid="{D5CDD505-2E9C-101B-9397-08002B2CF9AE}" pid="16" name="creatorPost">
    <vt:lpwstr>Начальник отдела</vt:lpwstr>
  </property>
  <property fmtid="{D5CDD505-2E9C-101B-9397-08002B2CF9AE}" pid="17" name="docTitle">
    <vt:lpwstr>Приказ</vt:lpwstr>
  </property>
  <property fmtid="{D5CDD505-2E9C-101B-9397-08002B2CF9AE}" pid="18" name="signerIof">
    <vt:lpwstr>Я. И. Кузьминов</vt:lpwstr>
  </property>
  <property fmtid="{D5CDD505-2E9C-101B-9397-08002B2CF9AE}" pid="19" name="signerPost">
    <vt:lpwstr>Ректор</vt:lpwstr>
  </property>
  <property fmtid="{D5CDD505-2E9C-101B-9397-08002B2CF9AE}" pid="20" name="signerExtraDelegates">
    <vt:lpwstr> Ректор</vt:lpwstr>
  </property>
  <property fmtid="{D5CDD505-2E9C-101B-9397-08002B2CF9AE}" pid="21" name="signerDelegates">
    <vt:lpwstr>Кузьминов Я.И.</vt:lpwstr>
  </property>
  <property fmtid="{D5CDD505-2E9C-101B-9397-08002B2CF9AE}" pid="22" name="docStatus">
    <vt:lpwstr>NOT_CONTROLLED</vt:lpwstr>
  </property>
</Properties>
</file>